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3B6D86" w:rsidTr="00624F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624F6A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24F6A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624F6A" w:rsidRDefault="00102AAF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24F6A">
              <w:rPr>
                <w:b/>
                <w:sz w:val="24"/>
                <w:szCs w:val="24"/>
              </w:rPr>
              <w:t>204Е144</w:t>
            </w:r>
          </w:p>
        </w:tc>
      </w:tr>
      <w:tr w:rsidR="003B6D86" w:rsidTr="00624F6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624F6A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24F6A">
              <w:rPr>
                <w:b/>
                <w:sz w:val="24"/>
                <w:szCs w:val="24"/>
              </w:rPr>
              <w:t>Номер материала 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624F6A" w:rsidRDefault="00F97190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24F6A">
              <w:rPr>
                <w:b/>
                <w:sz w:val="24"/>
                <w:szCs w:val="24"/>
              </w:rPr>
              <w:t>2315872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624F6A" w:rsidRDefault="00624F6A" w:rsidP="00624F6A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Первый заместитель директора - главный инженер</w:t>
      </w:r>
    </w:p>
    <w:p w:rsidR="00624F6A" w:rsidRDefault="00624F6A" w:rsidP="00624F6A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624F6A" w:rsidRPr="00205DDF" w:rsidRDefault="00624F6A" w:rsidP="00624F6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624F6A" w:rsidRPr="00205DDF" w:rsidRDefault="00624F6A" w:rsidP="00624F6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D97DDB">
        <w:rPr>
          <w:b/>
          <w:sz w:val="24"/>
          <w:szCs w:val="24"/>
        </w:rPr>
        <w:t>В</w:t>
      </w:r>
      <w:r w:rsidR="00F07DDE">
        <w:rPr>
          <w:b/>
          <w:sz w:val="24"/>
          <w:szCs w:val="24"/>
        </w:rPr>
        <w:t>т</w:t>
      </w:r>
      <w:r w:rsidR="00B276D1">
        <w:rPr>
          <w:b/>
          <w:sz w:val="24"/>
          <w:szCs w:val="24"/>
        </w:rPr>
        <w:t>О</w:t>
      </w:r>
      <w:r w:rsidR="00F8556E">
        <w:rPr>
          <w:b/>
          <w:sz w:val="24"/>
          <w:szCs w:val="24"/>
        </w:rPr>
        <w:t>-10</w:t>
      </w:r>
      <w:r w:rsidR="00F97190">
        <w:rPr>
          <w:b/>
          <w:sz w:val="24"/>
          <w:szCs w:val="24"/>
        </w:rPr>
        <w:t> 150/240 с/</w:t>
      </w:r>
      <w:proofErr w:type="gramStart"/>
      <w:r w:rsidR="00F97190">
        <w:rPr>
          <w:b/>
          <w:sz w:val="24"/>
          <w:szCs w:val="24"/>
        </w:rPr>
        <w:t>н</w:t>
      </w:r>
      <w:proofErr w:type="gramEnd"/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88"/>
        <w:gridCol w:w="1559"/>
      </w:tblGrid>
      <w:tr w:rsidR="006A6C9D" w:rsidRPr="00205DDF" w:rsidTr="00624F6A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624F6A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205DDF" w:rsidRDefault="00F07DDE" w:rsidP="00D97DD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ПК</w:t>
            </w:r>
            <w:r w:rsidR="00D97DD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</w:t>
            </w:r>
            <w:r w:rsidR="00B276D1">
              <w:rPr>
                <w:sz w:val="24"/>
                <w:szCs w:val="24"/>
              </w:rPr>
              <w:t>О</w:t>
            </w:r>
            <w:r w:rsidR="00BD46B1" w:rsidRPr="00205DDF">
              <w:rPr>
                <w:sz w:val="24"/>
                <w:szCs w:val="24"/>
              </w:rPr>
              <w:t>-10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C354F" w:rsidP="00D97DDB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</w:t>
            </w:r>
            <w:r w:rsidR="007254AD">
              <w:rPr>
                <w:color w:val="000000"/>
                <w:sz w:val="24"/>
                <w:szCs w:val="24"/>
              </w:rPr>
              <w:t>нальное напряжение, кВ –</w:t>
            </w:r>
            <w:r w:rsidR="00D97DDB">
              <w:rPr>
                <w:color w:val="000000"/>
                <w:sz w:val="24"/>
                <w:szCs w:val="24"/>
              </w:rPr>
              <w:t xml:space="preserve"> </w:t>
            </w:r>
            <w:r w:rsidR="007254AD">
              <w:rPr>
                <w:color w:val="000000"/>
                <w:sz w:val="24"/>
                <w:szCs w:val="24"/>
              </w:rPr>
              <w:t>10.</w:t>
            </w:r>
          </w:p>
        </w:tc>
      </w:tr>
      <w:tr w:rsidR="00E34850" w:rsidRPr="00205DDF" w:rsidTr="00624F6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9F1E1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F8556E">
              <w:rPr>
                <w:color w:val="000000"/>
                <w:sz w:val="24"/>
                <w:szCs w:val="24"/>
              </w:rPr>
              <w:t>1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624F6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F9719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F97190">
              <w:rPr>
                <w:color w:val="000000"/>
                <w:sz w:val="24"/>
                <w:szCs w:val="24"/>
              </w:rPr>
              <w:t>150; 185; 240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624F6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D97DDB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концевая</w:t>
            </w:r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</w:t>
            </w:r>
            <w:r w:rsidR="00D97DDB">
              <w:rPr>
                <w:color w:val="000000"/>
                <w:sz w:val="24"/>
                <w:szCs w:val="24"/>
              </w:rPr>
              <w:t>внутренней</w:t>
            </w:r>
            <w:r w:rsidRPr="00205DDF">
              <w:rPr>
                <w:color w:val="000000"/>
                <w:sz w:val="24"/>
                <w:szCs w:val="24"/>
              </w:rPr>
              <w:t xml:space="preserve"> установки на основе термоусаживаемых и</w:t>
            </w:r>
            <w:r w:rsidRPr="00205DDF">
              <w:rPr>
                <w:color w:val="000000"/>
                <w:sz w:val="24"/>
                <w:szCs w:val="24"/>
              </w:rPr>
              <w:t>з</w:t>
            </w:r>
            <w:r w:rsidRPr="00205DDF">
              <w:rPr>
                <w:color w:val="000000"/>
                <w:sz w:val="24"/>
                <w:szCs w:val="24"/>
              </w:rPr>
              <w:t>делий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624F6A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одножильных силовых к</w:t>
            </w:r>
            <w:r w:rsidRPr="00205DDF">
              <w:rPr>
                <w:color w:val="000000"/>
                <w:sz w:val="24"/>
                <w:szCs w:val="24"/>
              </w:rPr>
              <w:t>а</w:t>
            </w:r>
            <w:r w:rsidRPr="00205DDF">
              <w:rPr>
                <w:color w:val="000000"/>
                <w:sz w:val="24"/>
                <w:szCs w:val="24"/>
              </w:rPr>
              <w:t>белей с изоляцией из сшитого полиэтилена и экраном из медных проволок.</w:t>
            </w:r>
          </w:p>
        </w:tc>
      </w:tr>
      <w:tr w:rsidR="00BD46B1" w:rsidRPr="00205DDF" w:rsidTr="00624F6A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D97DD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для обеспечения полной герметичности муфты после монтажа, на внутреннюю поверхность </w:t>
            </w:r>
            <w:proofErr w:type="spellStart"/>
            <w:r w:rsidRPr="00205DDF">
              <w:rPr>
                <w:sz w:val="24"/>
                <w:szCs w:val="24"/>
              </w:rPr>
              <w:t>антитрекинговой</w:t>
            </w:r>
            <w:proofErr w:type="spellEnd"/>
            <w:r w:rsidRPr="00205DDF">
              <w:rPr>
                <w:sz w:val="24"/>
                <w:szCs w:val="24"/>
              </w:rPr>
              <w:t xml:space="preserve"> трубки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 xml:space="preserve">полнена подмотка ленты-герметика по оболочке кабеля на выходе проволочного экрана; наконечники для </w:t>
            </w:r>
            <w:proofErr w:type="spellStart"/>
            <w:r w:rsidRPr="00205DDF">
              <w:rPr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sz w:val="24"/>
                <w:szCs w:val="24"/>
              </w:rPr>
              <w:t xml:space="preserve"> жилы и проволок экрана должны быть болтовыми</w:t>
            </w:r>
            <w:r w:rsidR="00D97DDB">
              <w:rPr>
                <w:sz w:val="24"/>
                <w:szCs w:val="24"/>
              </w:rPr>
              <w:t>.</w:t>
            </w:r>
          </w:p>
        </w:tc>
      </w:tr>
      <w:tr w:rsidR="00BD46B1" w:rsidRPr="00205DDF" w:rsidTr="00624F6A">
        <w:trPr>
          <w:trHeight w:val="86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324E6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 w:rsidR="000144D2"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Герметик-заполнитель/лента-герметик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F97190" w:rsidRPr="00205DDF" w:rsidRDefault="00F97190" w:rsidP="00F97190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Болтовой</w:t>
            </w:r>
            <w:r w:rsidRPr="00205DDF">
              <w:rPr>
                <w:sz w:val="24"/>
                <w:szCs w:val="24"/>
              </w:rPr>
              <w:t xml:space="preserve"> алюминиевы</w:t>
            </w:r>
            <w:r>
              <w:rPr>
                <w:sz w:val="24"/>
                <w:szCs w:val="24"/>
              </w:rPr>
              <w:t>й</w:t>
            </w:r>
            <w:r w:rsidRPr="00205DDF">
              <w:rPr>
                <w:sz w:val="24"/>
                <w:szCs w:val="24"/>
              </w:rPr>
              <w:t xml:space="preserve"> наконечник с 2-мя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>
              <w:rPr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624F6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624F6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lastRenderedPageBreak/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624F6A" w:rsidRPr="00624F6A">
        <w:rPr>
          <w:sz w:val="24"/>
          <w:szCs w:val="24"/>
        </w:rPr>
        <w:t xml:space="preserve"> </w:t>
      </w:r>
      <w:r w:rsidR="00624F6A" w:rsidRPr="00837495">
        <w:rPr>
          <w:sz w:val="24"/>
          <w:szCs w:val="24"/>
        </w:rPr>
        <w:t>- «Смоленскэнерго»</w:t>
      </w:r>
      <w:r w:rsidR="00624F6A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3B3ABD" w:rsidRPr="003B3ABD" w:rsidRDefault="003B3ABD" w:rsidP="003B3AB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3B3ABD">
        <w:rPr>
          <w:b/>
          <w:bCs/>
          <w:sz w:val="26"/>
          <w:szCs w:val="26"/>
        </w:rPr>
        <w:t>Предмет закупки</w:t>
      </w:r>
    </w:p>
    <w:p w:rsidR="003B3ABD" w:rsidRDefault="003B3ABD" w:rsidP="003B3AB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3B3ABD" w:rsidRDefault="003B3ABD" w:rsidP="003B3ABD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3B3ABD" w:rsidTr="003B3ABD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3B3ABD" w:rsidTr="003B3ABD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B3ABD">
              <w:rPr>
                <w:color w:val="000000"/>
                <w:sz w:val="22"/>
                <w:szCs w:val="22"/>
              </w:rPr>
              <w:t>Муфта кабельная ПКВтО-10 1х150/240 с/</w:t>
            </w:r>
            <w:proofErr w:type="gramStart"/>
            <w:r w:rsidRPr="003B3ABD">
              <w:rPr>
                <w:color w:val="000000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BD" w:rsidRDefault="003B3A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3B3ABD" w:rsidRDefault="003B3ABD" w:rsidP="003B3ABD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bookmarkEnd w:id="1"/>
    <w:p w:rsidR="006331DC" w:rsidRPr="00205DDF" w:rsidRDefault="006331DC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624F6A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Pr="00205DDF">
        <w:rPr>
          <w:sz w:val="24"/>
          <w:szCs w:val="24"/>
        </w:rPr>
        <w:t xml:space="preserve">  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86" w:rsidRDefault="00054386">
      <w:r>
        <w:separator/>
      </w:r>
    </w:p>
  </w:endnote>
  <w:endnote w:type="continuationSeparator" w:id="0">
    <w:p w:rsidR="00054386" w:rsidRDefault="0005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3B0E3C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3B3ABD">
      <w:rPr>
        <w:noProof/>
        <w:sz w:val="18"/>
        <w:szCs w:val="18"/>
      </w:rPr>
      <w:t>4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86" w:rsidRDefault="00054386">
      <w:r>
        <w:separator/>
      </w:r>
    </w:p>
  </w:footnote>
  <w:footnote w:type="continuationSeparator" w:id="0">
    <w:p w:rsidR="00054386" w:rsidRDefault="00054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0E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5"/>
  </w:num>
  <w:num w:numId="5">
    <w:abstractNumId w:val="22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24"/>
  </w:num>
  <w:num w:numId="13">
    <w:abstractNumId w:val="15"/>
  </w:num>
  <w:num w:numId="14">
    <w:abstractNumId w:val="25"/>
  </w:num>
  <w:num w:numId="15">
    <w:abstractNumId w:val="17"/>
  </w:num>
  <w:num w:numId="16">
    <w:abstractNumId w:val="4"/>
  </w:num>
  <w:num w:numId="17">
    <w:abstractNumId w:val="3"/>
  </w:num>
  <w:num w:numId="18">
    <w:abstractNumId w:val="28"/>
  </w:num>
  <w:num w:numId="19">
    <w:abstractNumId w:val="14"/>
  </w:num>
  <w:num w:numId="20">
    <w:abstractNumId w:val="27"/>
  </w:num>
  <w:num w:numId="21">
    <w:abstractNumId w:val="16"/>
  </w:num>
  <w:num w:numId="22">
    <w:abstractNumId w:val="12"/>
  </w:num>
  <w:num w:numId="23">
    <w:abstractNumId w:val="20"/>
  </w:num>
  <w:num w:numId="24">
    <w:abstractNumId w:val="7"/>
  </w:num>
  <w:num w:numId="25">
    <w:abstractNumId w:val="26"/>
  </w:num>
  <w:num w:numId="26">
    <w:abstractNumId w:val="18"/>
  </w:num>
  <w:num w:numId="27">
    <w:abstractNumId w:val="21"/>
  </w:num>
  <w:num w:numId="28">
    <w:abstractNumId w:val="8"/>
  </w:num>
  <w:num w:numId="2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386"/>
    <w:rsid w:val="000544E5"/>
    <w:rsid w:val="00054B24"/>
    <w:rsid w:val="00057FBD"/>
    <w:rsid w:val="00062FD5"/>
    <w:rsid w:val="000630F6"/>
    <w:rsid w:val="00064749"/>
    <w:rsid w:val="00067CE1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2AAF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1FEC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683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E60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142B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0E3C"/>
    <w:rsid w:val="003B3ABD"/>
    <w:rsid w:val="003B3F9A"/>
    <w:rsid w:val="003B590B"/>
    <w:rsid w:val="003B6D86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2625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2A05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4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4B21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714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290E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7D4"/>
    <w:rsid w:val="00551A69"/>
    <w:rsid w:val="00553C3F"/>
    <w:rsid w:val="00554C59"/>
    <w:rsid w:val="0055533F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36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4F6A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254A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B08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61A2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172EB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36E3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35E1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6D1"/>
    <w:rsid w:val="00B31336"/>
    <w:rsid w:val="00B3141F"/>
    <w:rsid w:val="00B322C8"/>
    <w:rsid w:val="00B3605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66A60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2FF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354F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4500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97CC6"/>
    <w:rsid w:val="00D97DDB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16D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BC5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456D6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07DDE"/>
    <w:rsid w:val="00F10010"/>
    <w:rsid w:val="00F128C1"/>
    <w:rsid w:val="00F135C1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2F88"/>
    <w:rsid w:val="00F4441B"/>
    <w:rsid w:val="00F46DCA"/>
    <w:rsid w:val="00F46FBB"/>
    <w:rsid w:val="00F525F8"/>
    <w:rsid w:val="00F600EB"/>
    <w:rsid w:val="00F61462"/>
    <w:rsid w:val="00F61D59"/>
    <w:rsid w:val="00F626C2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190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A942E-30A4-4B80-BA81-8D143AD16A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5DE7F8D-9EBF-427C-B0E0-B5CEA9C36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95C089-7DC4-4477-B08D-DF581F841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4DD554-A298-4BDB-BE5D-011D32AE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2015-03-26T11:15:00Z</cp:lastPrinted>
  <dcterms:created xsi:type="dcterms:W3CDTF">2015-02-20T07:34:00Z</dcterms:created>
  <dcterms:modified xsi:type="dcterms:W3CDTF">2015-03-26T11:16:00Z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